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32415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bookmarkStart w:id="1" w:name="_GoBack"/>
      <w:bookmarkEnd w:id="1"/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324158" w:rsidRDefault="00886875" w:rsidP="000033E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353BF1" w:rsidRPr="00897D08"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Default="007D04DE"/>
    <w:p w:rsidR="005E3BC1" w:rsidRDefault="005E3BC1"/>
    <w:p w:rsidR="005E3BC1" w:rsidRDefault="005E3BC1"/>
    <w:p w:rsidR="005E3BC1" w:rsidRDefault="005E3BC1"/>
    <w:p w:rsidR="005E3BC1" w:rsidRDefault="005E3BC1"/>
    <w:p w:rsidR="005E3BC1" w:rsidRDefault="005E3BC1"/>
    <w:p w:rsidR="005E3BC1" w:rsidRDefault="005E3BC1">
      <w:r>
        <w:br w:type="page"/>
      </w:r>
    </w:p>
    <w:p w:rsidR="005E3BC1" w:rsidRPr="00897D08" w:rsidRDefault="005E3BC1"/>
    <w:tbl>
      <w:tblPr>
        <w:tblpPr w:leftFromText="141" w:rightFromText="141" w:vertAnchor="text" w:horzAnchor="margin" w:tblpY="-79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 w:rsidTr="00E542B0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E542B0" w:rsidRDefault="00353BF1" w:rsidP="00E542B0">
            <w:pPr>
              <w:spacing w:before="240" w:after="80"/>
              <w:ind w:left="57"/>
              <w:rPr>
                <w:rFonts w:ascii="Arial" w:hAnsi="Arial"/>
                <w:b/>
                <w:sz w:val="14"/>
                <w:bdr w:val="single" w:sz="12" w:space="0" w:color="auto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br w:type="page"/>
            </w:r>
          </w:p>
          <w:p w:rsidR="00353BF1" w:rsidRPr="00E542B0" w:rsidRDefault="00353BF1" w:rsidP="00E542B0">
            <w:pPr>
              <w:ind w:left="57"/>
              <w:rPr>
                <w:rFonts w:ascii="Arial" w:hAnsi="Arial"/>
                <w:b/>
                <w:sz w:val="14"/>
                <w:bdr w:val="single" w:sz="12" w:space="0" w:color="auto"/>
              </w:rPr>
            </w:pP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E542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E542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E542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 w:rsidTr="00E542B0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E542B0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E542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E542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E542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E542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E542B0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 w:rsidTr="00E542B0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E542B0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E542B0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p w:rsidR="00156EC3" w:rsidRPr="00897D08" w:rsidRDefault="00156EC3"/>
    <w:tbl>
      <w:tblPr>
        <w:tblpPr w:leftFromText="141" w:rightFromText="141" w:vertAnchor="text" w:horzAnchor="margin" w:tblpY="34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18"/>
        <w:gridCol w:w="1059"/>
        <w:gridCol w:w="1059"/>
        <w:gridCol w:w="4465"/>
      </w:tblGrid>
      <w:tr w:rsidR="005E3BC1" w:rsidRPr="00897D08" w:rsidTr="005E3BC1"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3BC1" w:rsidRPr="00897D08" w:rsidRDefault="005E3BC1" w:rsidP="005E3BC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ggf. Besprechungsräume</w:t>
            </w:r>
          </w:p>
          <w:p w:rsidR="005E3BC1" w:rsidRPr="00897D08" w:rsidRDefault="005E3BC1" w:rsidP="005E3BC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5E3BC1" w:rsidRPr="00897D08" w:rsidRDefault="005E3BC1" w:rsidP="005E3BC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5E3BC1" w:rsidRPr="00897D08" w:rsidTr="005E3BC1"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E3BC1" w:rsidRPr="00897D08" w:rsidRDefault="005E3BC1" w:rsidP="005E3BC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BC1" w:rsidRPr="00897D08" w:rsidRDefault="005E3BC1" w:rsidP="005E3BC1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BC1" w:rsidRPr="00897D08" w:rsidRDefault="005E3BC1" w:rsidP="005E3BC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BC1" w:rsidRPr="00897D08" w:rsidRDefault="005E3BC1" w:rsidP="005E3BC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3BC1" w:rsidRPr="00897D08" w:rsidRDefault="005E3BC1" w:rsidP="005E3BC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5E3BC1" w:rsidRPr="00897D08" w:rsidRDefault="005E3BC1" w:rsidP="005E3BC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E3BC1" w:rsidRPr="00897D08" w:rsidTr="005E3BC1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5E3BC1" w:rsidRPr="00897D08" w:rsidTr="005E3BC1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5E3BC1" w:rsidRPr="00897D08" w:rsidTr="005E3BC1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5E3BC1" w:rsidRPr="00897D08" w:rsidTr="005E3BC1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E3BC1" w:rsidRPr="00897D08" w:rsidRDefault="005E3BC1" w:rsidP="005E3BC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5E3BC1" w:rsidRPr="00897D08" w:rsidRDefault="005E3BC1" w:rsidP="005E3BC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81" w:rsidRDefault="008F4E81">
      <w:r>
        <w:separator/>
      </w:r>
    </w:p>
  </w:endnote>
  <w:endnote w:type="continuationSeparator" w:id="0">
    <w:p w:rsidR="008F4E81" w:rsidRDefault="008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A61E7">
      <w:rPr>
        <w:rFonts w:ascii="Arial" w:hAnsi="Arial" w:cs="Arial"/>
      </w:rPr>
      <w:t>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1A61E7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E7" w:rsidRDefault="001A61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81" w:rsidRDefault="008F4E81">
      <w:r>
        <w:separator/>
      </w:r>
    </w:p>
  </w:footnote>
  <w:footnote w:type="continuationSeparator" w:id="0">
    <w:p w:rsidR="008F4E81" w:rsidRDefault="008F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E7" w:rsidRDefault="001A61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E7" w:rsidRDefault="001A61E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1E7" w:rsidRDefault="001A61E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bQrFroTr7bIhQqfAgZP/hmKK51zRdT4IqeSqAYWHm0W+2FwTp4fxLbao6xGAvaDJ1+yye6tA+WvwzCi8rqQAA==" w:salt="B5IHWOMfKAzIFka9YXYa6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B6DBB"/>
    <w:rsid w:val="000C7D13"/>
    <w:rsid w:val="001065CD"/>
    <w:rsid w:val="00156EC3"/>
    <w:rsid w:val="001A61E7"/>
    <w:rsid w:val="001C3648"/>
    <w:rsid w:val="001F14FB"/>
    <w:rsid w:val="001F4A8E"/>
    <w:rsid w:val="001F5837"/>
    <w:rsid w:val="00211532"/>
    <w:rsid w:val="002B5EEC"/>
    <w:rsid w:val="002D252E"/>
    <w:rsid w:val="00311198"/>
    <w:rsid w:val="00324158"/>
    <w:rsid w:val="00353BF1"/>
    <w:rsid w:val="00357875"/>
    <w:rsid w:val="00361DC3"/>
    <w:rsid w:val="003723DB"/>
    <w:rsid w:val="00384768"/>
    <w:rsid w:val="003B515E"/>
    <w:rsid w:val="003E2C88"/>
    <w:rsid w:val="004378E1"/>
    <w:rsid w:val="00520554"/>
    <w:rsid w:val="005E3BC1"/>
    <w:rsid w:val="006006F2"/>
    <w:rsid w:val="0075750C"/>
    <w:rsid w:val="00794603"/>
    <w:rsid w:val="00796123"/>
    <w:rsid w:val="007D04DE"/>
    <w:rsid w:val="00886875"/>
    <w:rsid w:val="00897D08"/>
    <w:rsid w:val="008F1167"/>
    <w:rsid w:val="008F4E81"/>
    <w:rsid w:val="0095352C"/>
    <w:rsid w:val="00961DC1"/>
    <w:rsid w:val="009A4A6C"/>
    <w:rsid w:val="009C6C5E"/>
    <w:rsid w:val="009D58DB"/>
    <w:rsid w:val="00A83AE2"/>
    <w:rsid w:val="00AF54F9"/>
    <w:rsid w:val="00B57D47"/>
    <w:rsid w:val="00C202C8"/>
    <w:rsid w:val="00E008C9"/>
    <w:rsid w:val="00E10BE5"/>
    <w:rsid w:val="00E542B0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AA93E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</cp:revision>
  <cp:lastPrinted>2005-11-29T09:43:00Z</cp:lastPrinted>
  <dcterms:created xsi:type="dcterms:W3CDTF">2019-06-21T11:31:00Z</dcterms:created>
  <dcterms:modified xsi:type="dcterms:W3CDTF">2019-06-21T11:32:00Z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